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002B8" w14:textId="77777777" w:rsidR="007B252E" w:rsidRDefault="007B252E" w:rsidP="007B252E">
      <w:pPr>
        <w:jc w:val="both"/>
        <w:rPr>
          <w:lang w:val="pl-PL"/>
        </w:rPr>
      </w:pPr>
      <w:r>
        <w:rPr>
          <w:lang w:val="pl-PL"/>
        </w:rPr>
        <w:t xml:space="preserve">Kingspan </w:t>
      </w:r>
      <w:proofErr w:type="spellStart"/>
      <w:r>
        <w:rPr>
          <w:lang w:val="pl-PL"/>
        </w:rPr>
        <w:t>Water</w:t>
      </w:r>
      <w:proofErr w:type="spellEnd"/>
      <w:r>
        <w:rPr>
          <w:lang w:val="pl-PL"/>
        </w:rPr>
        <w:t xml:space="preserve"> &amp; Energy zdecydowanie nie zwalnia tempa. Prócz rozbudowy fabryki w Rokietnicy</w:t>
      </w:r>
      <w:r w:rsidRPr="602D17D9">
        <w:rPr>
          <w:lang w:val="pl-PL"/>
        </w:rPr>
        <w:t>,</w:t>
      </w:r>
      <w:r>
        <w:rPr>
          <w:lang w:val="pl-PL"/>
        </w:rPr>
        <w:t xml:space="preserve"> spółka jeszcze w tym roku zaplanowała premierę nowych zbiorników do magazynowania i dystrybucji oleju napędowego. </w:t>
      </w:r>
    </w:p>
    <w:p w14:paraId="351511C7" w14:textId="77777777" w:rsidR="007B252E" w:rsidRPr="00347F7E" w:rsidRDefault="007B252E" w:rsidP="007B252E">
      <w:pPr>
        <w:rPr>
          <w:b/>
          <w:bCs/>
          <w:lang w:val="pl-PL"/>
        </w:rPr>
      </w:pPr>
      <w:r w:rsidRPr="00347F7E">
        <w:rPr>
          <w:b/>
          <w:bCs/>
          <w:lang w:val="pl-PL"/>
        </w:rPr>
        <w:t>Esencja jakości i pragmatyzmu</w:t>
      </w:r>
    </w:p>
    <w:p w14:paraId="0457DD55" w14:textId="77777777" w:rsidR="007B252E" w:rsidRDefault="007B252E" w:rsidP="007B252E">
      <w:pPr>
        <w:jc w:val="both"/>
        <w:rPr>
          <w:lang w:val="pl-PL"/>
        </w:rPr>
      </w:pPr>
      <w:r>
        <w:rPr>
          <w:lang w:val="pl-PL"/>
        </w:rPr>
        <w:t xml:space="preserve">Nowe zbiorniki producenta z Rokietnicy pod Poznaniem zachowują to, co najlepsze ze znanych dotychczasowo modeli – nieskazitelną, wysoko cenioną przez klientów jakość, odporność na warunki atmosferyczne i uszkodzenia oraz 10-letnią gwarancję na zbiornik. </w:t>
      </w:r>
    </w:p>
    <w:p w14:paraId="39D2B7C8" w14:textId="77777777" w:rsidR="007B252E" w:rsidRDefault="007B252E" w:rsidP="007B252E">
      <w:pPr>
        <w:jc w:val="both"/>
        <w:rPr>
          <w:lang w:val="pl-PL"/>
        </w:rPr>
      </w:pPr>
      <w:r>
        <w:rPr>
          <w:lang w:val="pl-PL"/>
        </w:rPr>
        <w:t xml:space="preserve">Nowe modele o pojemności 1500 i 2500 litrów to ukłon w stronę rozwiązań kompaktowych. Średnica mniejszego z nich wynosi </w:t>
      </w:r>
      <w:r w:rsidRPr="774E0128">
        <w:rPr>
          <w:lang w:val="pl-PL"/>
        </w:rPr>
        <w:t>140 cm</w:t>
      </w:r>
      <w:r>
        <w:rPr>
          <w:lang w:val="pl-PL"/>
        </w:rPr>
        <w:t xml:space="preserve">, a większego </w:t>
      </w:r>
      <w:r w:rsidRPr="5182EE9A">
        <w:rPr>
          <w:lang w:val="pl-PL"/>
        </w:rPr>
        <w:t>176,5</w:t>
      </w:r>
      <w:r>
        <w:rPr>
          <w:lang w:val="pl-PL"/>
        </w:rPr>
        <w:t xml:space="preserve"> cm. Oznacza to, że jak na </w:t>
      </w:r>
      <w:r w:rsidRPr="29DC1348">
        <w:rPr>
          <w:lang w:val="pl-PL"/>
        </w:rPr>
        <w:t>swoją</w:t>
      </w:r>
      <w:r w:rsidRPr="4E2DB5C8">
        <w:rPr>
          <w:lang w:val="pl-PL"/>
        </w:rPr>
        <w:t xml:space="preserve"> </w:t>
      </w:r>
      <w:r w:rsidRPr="057BDDDD">
        <w:rPr>
          <w:lang w:val="pl-PL"/>
        </w:rPr>
        <w:t>pojemność,</w:t>
      </w:r>
      <w:r>
        <w:rPr>
          <w:lang w:val="pl-PL"/>
        </w:rPr>
        <w:t xml:space="preserve"> zbiorniki zajmą niewiele miejsca na placu czy innym przeznaczonym dla nich miejscu, pozwalając na oszczędność miejsca. Wysokość dla obu pojemności to </w:t>
      </w:r>
      <w:r w:rsidRPr="336C31F2">
        <w:rPr>
          <w:lang w:val="pl-PL"/>
        </w:rPr>
        <w:t>200</w:t>
      </w:r>
      <w:r>
        <w:rPr>
          <w:lang w:val="pl-PL"/>
        </w:rPr>
        <w:t xml:space="preserve"> cm.</w:t>
      </w:r>
    </w:p>
    <w:p w14:paraId="63E14C72" w14:textId="77777777" w:rsidR="007B252E" w:rsidRDefault="007B252E" w:rsidP="007B252E">
      <w:pPr>
        <w:jc w:val="both"/>
        <w:rPr>
          <w:lang w:val="pl-PL"/>
        </w:rPr>
      </w:pPr>
      <w:r>
        <w:rPr>
          <w:lang w:val="pl-PL"/>
        </w:rPr>
        <w:t xml:space="preserve">Dużą wagę przyłożono także do ergonomii – przestronna skrzynia dystrybucyjna zapewni wygodny dostęp i bezproblemową obsługę dla użytkownika, a zamykane </w:t>
      </w:r>
      <w:r w:rsidRPr="6680947A">
        <w:rPr>
          <w:lang w:val="pl-PL"/>
        </w:rPr>
        <w:t>na klucz drzwi</w:t>
      </w:r>
      <w:r>
        <w:rPr>
          <w:lang w:val="pl-PL"/>
        </w:rPr>
        <w:t xml:space="preserve"> zapewnią ochronę przed dostępem dla osób postronnych</w:t>
      </w:r>
      <w:ins w:id="0" w:author="Łukasz Maślach" w:date="2022-09-05T20:12:00Z">
        <w:r w:rsidRPr="37BFFD3A">
          <w:rPr>
            <w:lang w:val="pl-PL"/>
          </w:rPr>
          <w:t>.</w:t>
        </w:r>
      </w:ins>
    </w:p>
    <w:p w14:paraId="553E949E" w14:textId="77777777" w:rsidR="007B252E" w:rsidRDefault="007B252E" w:rsidP="007B252E">
      <w:pPr>
        <w:jc w:val="both"/>
        <w:rPr>
          <w:lang w:val="pl-PL"/>
        </w:rPr>
      </w:pPr>
      <w:r>
        <w:rPr>
          <w:lang w:val="pl-PL"/>
        </w:rPr>
        <w:t xml:space="preserve">Nowe zbiorniki zasilą bogatą gamę </w:t>
      </w:r>
      <w:proofErr w:type="spellStart"/>
      <w:r>
        <w:rPr>
          <w:lang w:val="pl-PL"/>
        </w:rPr>
        <w:t>FuelMaster</w:t>
      </w:r>
      <w:proofErr w:type="spellEnd"/>
      <w:r>
        <w:rPr>
          <w:lang w:val="pl-PL"/>
        </w:rPr>
        <w:t>®, zapewniając możliwość wyboru opcji wyposażenia takich jak długość węża, oświetlenie LED, filtr, przepływomierz czy rozwiązania telemetryczne.</w:t>
      </w:r>
    </w:p>
    <w:p w14:paraId="026AE7CB" w14:textId="64A8B183" w:rsidR="0009590F" w:rsidRDefault="007B252E" w:rsidP="003F587D">
      <w:pPr>
        <w:jc w:val="both"/>
        <w:rPr>
          <w:lang w:val="pl-PL"/>
        </w:rPr>
      </w:pPr>
      <w:r w:rsidRPr="3AFE8E68">
        <w:rPr>
          <w:lang w:val="pl-PL"/>
        </w:rPr>
        <w:t xml:space="preserve">Nowością dedykowaną </w:t>
      </w:r>
      <w:r w:rsidRPr="6F0150B0">
        <w:rPr>
          <w:lang w:val="pl-PL"/>
        </w:rPr>
        <w:t xml:space="preserve">również </w:t>
      </w:r>
      <w:r w:rsidRPr="3AFE8E68">
        <w:rPr>
          <w:lang w:val="pl-PL"/>
        </w:rPr>
        <w:t xml:space="preserve">dla </w:t>
      </w:r>
      <w:r w:rsidRPr="7679302C">
        <w:rPr>
          <w:lang w:val="pl-PL"/>
        </w:rPr>
        <w:t xml:space="preserve">rolnictwa </w:t>
      </w:r>
      <w:r w:rsidRPr="5D3868F8">
        <w:rPr>
          <w:lang w:val="pl-PL"/>
        </w:rPr>
        <w:t xml:space="preserve">będzie </w:t>
      </w:r>
      <w:r w:rsidRPr="6B98FC8C">
        <w:rPr>
          <w:lang w:val="pl-PL"/>
        </w:rPr>
        <w:t xml:space="preserve">zbiornik na nawozy </w:t>
      </w:r>
      <w:r w:rsidRPr="3CD8654C">
        <w:rPr>
          <w:lang w:val="pl-PL"/>
        </w:rPr>
        <w:t xml:space="preserve">płynne </w:t>
      </w:r>
      <w:proofErr w:type="spellStart"/>
      <w:r w:rsidRPr="323D289B">
        <w:rPr>
          <w:lang w:val="pl-PL"/>
        </w:rPr>
        <w:t>AgriMaster</w:t>
      </w:r>
      <w:proofErr w:type="spellEnd"/>
      <w:r w:rsidRPr="323D289B">
        <w:rPr>
          <w:lang w:val="pl-PL"/>
        </w:rPr>
        <w:t xml:space="preserve"> S</w:t>
      </w:r>
      <w:r w:rsidRPr="5A1630F2">
        <w:rPr>
          <w:lang w:val="pl-PL"/>
        </w:rPr>
        <w:t>®</w:t>
      </w:r>
      <w:r w:rsidRPr="323D289B">
        <w:rPr>
          <w:lang w:val="pl-PL"/>
        </w:rPr>
        <w:t xml:space="preserve"> o</w:t>
      </w:r>
      <w:r w:rsidR="002A28C2">
        <w:rPr>
          <w:lang w:val="pl-PL"/>
        </w:rPr>
        <w:t> </w:t>
      </w:r>
      <w:r w:rsidRPr="6A80C115">
        <w:rPr>
          <w:lang w:val="pl-PL"/>
        </w:rPr>
        <w:t>pojemności 22</w:t>
      </w:r>
      <w:r w:rsidRPr="3124ED24">
        <w:rPr>
          <w:lang w:val="pl-PL"/>
        </w:rPr>
        <w:t xml:space="preserve"> 000 litrów </w:t>
      </w:r>
      <w:r w:rsidRPr="6A5C8F99">
        <w:rPr>
          <w:lang w:val="pl-PL"/>
        </w:rPr>
        <w:t>z</w:t>
      </w:r>
      <w:r w:rsidRPr="3124ED24">
        <w:rPr>
          <w:lang w:val="pl-PL"/>
        </w:rPr>
        <w:t xml:space="preserve"> </w:t>
      </w:r>
      <w:r w:rsidRPr="20CC84E6">
        <w:rPr>
          <w:lang w:val="pl-PL"/>
        </w:rPr>
        <w:t xml:space="preserve">nowym </w:t>
      </w:r>
      <w:r w:rsidRPr="6A7334D8">
        <w:rPr>
          <w:lang w:val="pl-PL"/>
        </w:rPr>
        <w:t>inteligentnym</w:t>
      </w:r>
      <w:r w:rsidRPr="720BEDA5">
        <w:rPr>
          <w:lang w:val="pl-PL"/>
        </w:rPr>
        <w:t xml:space="preserve"> </w:t>
      </w:r>
      <w:r w:rsidRPr="2C4B77A8">
        <w:rPr>
          <w:lang w:val="pl-PL"/>
        </w:rPr>
        <w:t>systemem</w:t>
      </w:r>
      <w:r w:rsidRPr="4974720A">
        <w:rPr>
          <w:lang w:val="pl-PL"/>
        </w:rPr>
        <w:t xml:space="preserve"> </w:t>
      </w:r>
      <w:r w:rsidRPr="0CE194CF">
        <w:rPr>
          <w:lang w:val="pl-PL"/>
        </w:rPr>
        <w:t>pomiarowym</w:t>
      </w:r>
      <w:r w:rsidRPr="5154CB25">
        <w:rPr>
          <w:lang w:val="pl-PL"/>
        </w:rPr>
        <w:t xml:space="preserve"> </w:t>
      </w:r>
      <w:proofErr w:type="spellStart"/>
      <w:r w:rsidRPr="5154CB25">
        <w:rPr>
          <w:lang w:val="pl-PL"/>
        </w:rPr>
        <w:t>Watchman</w:t>
      </w:r>
      <w:proofErr w:type="spellEnd"/>
      <w:r w:rsidRPr="5154CB25">
        <w:rPr>
          <w:lang w:val="pl-PL"/>
        </w:rPr>
        <w:t xml:space="preserve"> </w:t>
      </w:r>
      <w:proofErr w:type="spellStart"/>
      <w:r w:rsidRPr="5154CB25">
        <w:rPr>
          <w:lang w:val="pl-PL"/>
        </w:rPr>
        <w:t>Flo</w:t>
      </w:r>
      <w:proofErr w:type="spellEnd"/>
      <w:r w:rsidRPr="5154CB25">
        <w:rPr>
          <w:lang w:val="pl-PL"/>
        </w:rPr>
        <w:t xml:space="preserve"> </w:t>
      </w:r>
      <w:r w:rsidRPr="4E659E16">
        <w:rPr>
          <w:lang w:val="pl-PL"/>
        </w:rPr>
        <w:t>&amp;</w:t>
      </w:r>
      <w:r w:rsidRPr="38A0D71B">
        <w:rPr>
          <w:lang w:val="pl-PL"/>
        </w:rPr>
        <w:t xml:space="preserve"> </w:t>
      </w:r>
      <w:proofErr w:type="spellStart"/>
      <w:r w:rsidRPr="2CEA79A7">
        <w:rPr>
          <w:lang w:val="pl-PL"/>
        </w:rPr>
        <w:t>Watchman</w:t>
      </w:r>
      <w:proofErr w:type="spellEnd"/>
      <w:r w:rsidRPr="2CEA79A7">
        <w:rPr>
          <w:lang w:val="pl-PL"/>
        </w:rPr>
        <w:t xml:space="preserve"> LT</w:t>
      </w:r>
      <w:r>
        <w:rPr>
          <w:lang w:val="pl-PL"/>
        </w:rPr>
        <w:t>.</w:t>
      </w:r>
    </w:p>
    <w:sectPr w:rsidR="00095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Łukasz Maślach">
    <w15:presenceInfo w15:providerId="AD" w15:userId="S::lukasz.maslach@kec.kingspan.net::dc6e8b5f-bbb2-4770-adaf-e5be3ae406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BD"/>
    <w:rsid w:val="00021E9C"/>
    <w:rsid w:val="000825DE"/>
    <w:rsid w:val="000924E1"/>
    <w:rsid w:val="0009590F"/>
    <w:rsid w:val="000B7A09"/>
    <w:rsid w:val="000F2B38"/>
    <w:rsid w:val="00101481"/>
    <w:rsid w:val="00111EA6"/>
    <w:rsid w:val="00113B27"/>
    <w:rsid w:val="00124D77"/>
    <w:rsid w:val="001522F1"/>
    <w:rsid w:val="0017787D"/>
    <w:rsid w:val="00180741"/>
    <w:rsid w:val="0019527C"/>
    <w:rsid w:val="001F3FAE"/>
    <w:rsid w:val="002457F1"/>
    <w:rsid w:val="00251791"/>
    <w:rsid w:val="002626D4"/>
    <w:rsid w:val="00265796"/>
    <w:rsid w:val="002A28C2"/>
    <w:rsid w:val="002D1D20"/>
    <w:rsid w:val="002F0D12"/>
    <w:rsid w:val="003073C9"/>
    <w:rsid w:val="0032425E"/>
    <w:rsid w:val="00347F7E"/>
    <w:rsid w:val="0036226F"/>
    <w:rsid w:val="003F587D"/>
    <w:rsid w:val="00407DFF"/>
    <w:rsid w:val="00414537"/>
    <w:rsid w:val="004164F5"/>
    <w:rsid w:val="004179A6"/>
    <w:rsid w:val="004B543F"/>
    <w:rsid w:val="004C4A6B"/>
    <w:rsid w:val="004C6C3C"/>
    <w:rsid w:val="004D63A4"/>
    <w:rsid w:val="004E3CBC"/>
    <w:rsid w:val="00514280"/>
    <w:rsid w:val="005453A4"/>
    <w:rsid w:val="006D1878"/>
    <w:rsid w:val="007B252E"/>
    <w:rsid w:val="007E0BB4"/>
    <w:rsid w:val="007F038A"/>
    <w:rsid w:val="00812AB2"/>
    <w:rsid w:val="00821809"/>
    <w:rsid w:val="00833F74"/>
    <w:rsid w:val="008533E9"/>
    <w:rsid w:val="00863221"/>
    <w:rsid w:val="00917C92"/>
    <w:rsid w:val="009714CA"/>
    <w:rsid w:val="00A13BDA"/>
    <w:rsid w:val="00AA0997"/>
    <w:rsid w:val="00AB7AF1"/>
    <w:rsid w:val="00AF4376"/>
    <w:rsid w:val="00B04F86"/>
    <w:rsid w:val="00B40F88"/>
    <w:rsid w:val="00B502D4"/>
    <w:rsid w:val="00B567A9"/>
    <w:rsid w:val="00BB784D"/>
    <w:rsid w:val="00BC71EC"/>
    <w:rsid w:val="00BF16BD"/>
    <w:rsid w:val="00BF39A0"/>
    <w:rsid w:val="00C321D8"/>
    <w:rsid w:val="00C336EA"/>
    <w:rsid w:val="00C44E3A"/>
    <w:rsid w:val="00C6454A"/>
    <w:rsid w:val="00CE352F"/>
    <w:rsid w:val="00CE73FC"/>
    <w:rsid w:val="00DA4ED8"/>
    <w:rsid w:val="00DC0D13"/>
    <w:rsid w:val="00DC2227"/>
    <w:rsid w:val="00E70F0F"/>
    <w:rsid w:val="00E8735F"/>
    <w:rsid w:val="00EA2812"/>
    <w:rsid w:val="00ED3D1B"/>
    <w:rsid w:val="00F10899"/>
    <w:rsid w:val="00F81353"/>
    <w:rsid w:val="00F85FE5"/>
    <w:rsid w:val="01DD4D52"/>
    <w:rsid w:val="02F588C9"/>
    <w:rsid w:val="0548DC02"/>
    <w:rsid w:val="057BDDDD"/>
    <w:rsid w:val="0629ACC7"/>
    <w:rsid w:val="06EE2D80"/>
    <w:rsid w:val="07C17208"/>
    <w:rsid w:val="0CE194CF"/>
    <w:rsid w:val="0DD2D71D"/>
    <w:rsid w:val="0F108832"/>
    <w:rsid w:val="11E8F3E0"/>
    <w:rsid w:val="17AC7861"/>
    <w:rsid w:val="1A69A0AF"/>
    <w:rsid w:val="1D0CBCAE"/>
    <w:rsid w:val="20BA5D01"/>
    <w:rsid w:val="20CC84E6"/>
    <w:rsid w:val="20DCF66F"/>
    <w:rsid w:val="25A8DFAE"/>
    <w:rsid w:val="2876DE2C"/>
    <w:rsid w:val="29DC1348"/>
    <w:rsid w:val="2B333C31"/>
    <w:rsid w:val="2C4B77A8"/>
    <w:rsid w:val="2CEA79A7"/>
    <w:rsid w:val="2E02B51E"/>
    <w:rsid w:val="3124ED24"/>
    <w:rsid w:val="323D289B"/>
    <w:rsid w:val="336C31F2"/>
    <w:rsid w:val="34F59A11"/>
    <w:rsid w:val="36164C01"/>
    <w:rsid w:val="37BFFD3A"/>
    <w:rsid w:val="38A0D71B"/>
    <w:rsid w:val="39E652F1"/>
    <w:rsid w:val="3AFE8E68"/>
    <w:rsid w:val="3B4B0D3B"/>
    <w:rsid w:val="3CD8654C"/>
    <w:rsid w:val="3DF6AE38"/>
    <w:rsid w:val="3E6D4541"/>
    <w:rsid w:val="3ED7B1CE"/>
    <w:rsid w:val="41DECBCC"/>
    <w:rsid w:val="432E7E73"/>
    <w:rsid w:val="438D881F"/>
    <w:rsid w:val="4974720A"/>
    <w:rsid w:val="4E2DB5C8"/>
    <w:rsid w:val="4E659E16"/>
    <w:rsid w:val="4F1B1755"/>
    <w:rsid w:val="5154CB25"/>
    <w:rsid w:val="5182EE9A"/>
    <w:rsid w:val="568844C1"/>
    <w:rsid w:val="572703E3"/>
    <w:rsid w:val="597A571C"/>
    <w:rsid w:val="59955F8A"/>
    <w:rsid w:val="5A1630F2"/>
    <w:rsid w:val="5D3868F8"/>
    <w:rsid w:val="5DF8F584"/>
    <w:rsid w:val="5E9D2342"/>
    <w:rsid w:val="602D17D9"/>
    <w:rsid w:val="604FF0F1"/>
    <w:rsid w:val="617B3A9A"/>
    <w:rsid w:val="6229C7D5"/>
    <w:rsid w:val="62D796BF"/>
    <w:rsid w:val="648F1022"/>
    <w:rsid w:val="6680947A"/>
    <w:rsid w:val="67120A3C"/>
    <w:rsid w:val="6A5C8F99"/>
    <w:rsid w:val="6A7334D8"/>
    <w:rsid w:val="6A80C115"/>
    <w:rsid w:val="6B98FC8C"/>
    <w:rsid w:val="6D72D370"/>
    <w:rsid w:val="6F0150B0"/>
    <w:rsid w:val="70C10723"/>
    <w:rsid w:val="720BEDA5"/>
    <w:rsid w:val="734226E2"/>
    <w:rsid w:val="74A6E12C"/>
    <w:rsid w:val="7679302C"/>
    <w:rsid w:val="774E0128"/>
    <w:rsid w:val="7D7A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E1322"/>
  <w15:chartTrackingRefBased/>
  <w15:docId w15:val="{FC468D65-3F22-4BE3-982F-36601709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F85F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FE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85F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77AB515DD63C418E2116AD81F5A61A" ma:contentTypeVersion="14" ma:contentTypeDescription="Create a new document." ma:contentTypeScope="" ma:versionID="025deba3d11fc2959bd86070f030239b">
  <xsd:schema xmlns:xsd="http://www.w3.org/2001/XMLSchema" xmlns:xs="http://www.w3.org/2001/XMLSchema" xmlns:p="http://schemas.microsoft.com/office/2006/metadata/properties" xmlns:ns3="1afe6d2a-acf4-4836-9444-ed5819fa266f" xmlns:ns4="e385b492-5ea3-4cef-bf81-9404549b336c" targetNamespace="http://schemas.microsoft.com/office/2006/metadata/properties" ma:root="true" ma:fieldsID="7d22ff0c7c0e2dac8f3b4f4d09e5a185" ns3:_="" ns4:_="">
    <xsd:import namespace="1afe6d2a-acf4-4836-9444-ed5819fa266f"/>
    <xsd:import namespace="e385b492-5ea3-4cef-bf81-9404549b33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e6d2a-acf4-4836-9444-ed5819fa2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b492-5ea3-4cef-bf81-9404549b3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678C04-6ED6-4BD9-9E16-8B7044EAC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fe6d2a-acf4-4836-9444-ed5819fa266f"/>
    <ds:schemaRef ds:uri="e385b492-5ea3-4cef-bf81-9404549b33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B27821-6FCB-4669-B1BC-77BBF88828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F38C5-F277-466F-8737-6ACF3A641E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Monczakowska</dc:creator>
  <cp:keywords/>
  <dc:description/>
  <cp:lastModifiedBy>Alicja Monczakowska</cp:lastModifiedBy>
  <cp:revision>3</cp:revision>
  <dcterms:created xsi:type="dcterms:W3CDTF">2022-09-06T09:25:00Z</dcterms:created>
  <dcterms:modified xsi:type="dcterms:W3CDTF">2022-09-06T09:25:00Z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0x010100A077AB515DD63C418E2116AD81F5A61A</vt:lpwstr>
  </property>
</Properties>
</file>